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0F496AAD" w:rsidR="00F749E9" w:rsidRPr="00537171" w:rsidRDefault="00A1312B"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Attachment B3</w:t>
      </w:r>
      <w:r w:rsidR="00F749E9">
        <w:rPr>
          <w:rFonts w:ascii="Times New Roman" w:hAnsi="Times New Roman" w:cs="Times New Roman"/>
          <w:b/>
          <w:bCs/>
          <w:spacing w:val="-1"/>
        </w:rPr>
        <w:t xml:space="preserve"> to the Contract between the State acting through </w:t>
      </w:r>
      <w:r>
        <w:rPr>
          <w:rFonts w:ascii="Times New Roman" w:hAnsi="Times New Roman" w:cs="Times New Roman"/>
          <w:b/>
          <w:bCs/>
          <w:spacing w:val="-1"/>
        </w:rPr>
        <w:t xml:space="preserve">the Indiana Office of Technology </w:t>
      </w:r>
      <w:r w:rsidR="00F749E9">
        <w:rPr>
          <w:rFonts w:ascii="Times New Roman" w:hAnsi="Times New Roman" w:cs="Times New Roman"/>
          <w:b/>
          <w:bCs/>
          <w:spacing w:val="-1"/>
        </w:rPr>
        <w:t>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3D617D4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del w:id="0" w:author="Author">
        <w:r w:rsidRPr="00537171" w:rsidDel="00CD11AE">
          <w:rPr>
            <w:rFonts w:ascii="Times New Roman" w:hAnsi="Times New Roman" w:cs="Times New Roman"/>
            <w:spacing w:val="1"/>
          </w:rPr>
          <w:delText xml:space="preserve"> </w:delText>
        </w:r>
        <w:r w:rsidR="00DC3B67" w:rsidDel="00CD11AE">
          <w:rPr>
            <w:rFonts w:ascii="Times New Roman" w:hAnsi="Times New Roman" w:cs="Times New Roman"/>
            <w:spacing w:val="-1"/>
          </w:rPr>
          <w:delText>law</w:delText>
        </w:r>
        <w:r w:rsidRPr="00537171" w:rsidDel="00CD11AE">
          <w:rPr>
            <w:rFonts w:ascii="Times New Roman" w:hAnsi="Times New Roman" w:cs="Times New Roman"/>
            <w:spacing w:val="-1"/>
          </w:rPr>
          <w:delText xml:space="preserve"> </w:delText>
        </w:r>
        <w:r w:rsidRPr="00537171" w:rsidDel="00CD11AE">
          <w:rPr>
            <w:rFonts w:ascii="Times New Roman" w:hAnsi="Times New Roman" w:cs="Times New Roman"/>
          </w:rPr>
          <w:delText>—</w:delText>
        </w:r>
        <w:r w:rsidRPr="00537171" w:rsidDel="00CD11AE">
          <w:rPr>
            <w:rFonts w:ascii="Times New Roman" w:hAnsi="Times New Roman" w:cs="Times New Roman"/>
            <w:spacing w:val="-1"/>
          </w:rPr>
          <w:delText xml:space="preserve"> </w:delText>
        </w:r>
        <w:r w:rsidR="00996E1B" w:rsidRPr="00537171" w:rsidDel="00CD11AE">
          <w:rPr>
            <w:rFonts w:ascii="Times New Roman" w:hAnsi="Times New Roman" w:cs="Times New Roman"/>
            <w:spacing w:val="-1"/>
          </w:rPr>
          <w:delText>all of which shall not amount to less than the</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spacing w:val="-1"/>
          </w:rPr>
          <w:delText>average</w:delText>
        </w:r>
        <w:r w:rsidRPr="00537171" w:rsidDel="00CD11AE">
          <w:rPr>
            <w:rFonts w:ascii="Times New Roman" w:hAnsi="Times New Roman" w:cs="Times New Roman"/>
            <w:spacing w:val="1"/>
          </w:rPr>
          <w:delText xml:space="preserve"> </w:delText>
        </w:r>
        <w:r w:rsidRPr="00537171" w:rsidDel="00CD11AE">
          <w:rPr>
            <w:rFonts w:ascii="Times New Roman" w:hAnsi="Times New Roman" w:cs="Times New Roman"/>
            <w:spacing w:val="-2"/>
          </w:rPr>
          <w:delText>per</w:delText>
        </w:r>
        <w:r w:rsidR="00E025A6" w:rsidRPr="00537171" w:rsidDel="00CD11AE">
          <w:rPr>
            <w:rFonts w:ascii="Times New Roman" w:hAnsi="Times New Roman" w:cs="Times New Roman"/>
          </w:rPr>
          <w:delText>-</w:delText>
        </w:r>
        <w:r w:rsidRPr="00537171" w:rsidDel="00CD11AE">
          <w:rPr>
            <w:rFonts w:ascii="Times New Roman" w:hAnsi="Times New Roman" w:cs="Times New Roman"/>
            <w:spacing w:val="-1"/>
          </w:rPr>
          <w:delText>record per</w:delText>
        </w:r>
        <w:r w:rsidR="00E025A6" w:rsidRPr="00537171" w:rsidDel="00CD11AE">
          <w:rPr>
            <w:rFonts w:ascii="Times New Roman" w:hAnsi="Times New Roman" w:cs="Times New Roman"/>
          </w:rPr>
          <w:delText>-</w:delText>
        </w:r>
        <w:r w:rsidRPr="00537171" w:rsidDel="00CD11AE">
          <w:rPr>
            <w:rFonts w:ascii="Times New Roman" w:hAnsi="Times New Roman" w:cs="Times New Roman"/>
            <w:spacing w:val="-1"/>
          </w:rPr>
          <w:delText>person</w:delText>
        </w:r>
        <w:r w:rsidRPr="00537171" w:rsidDel="00CD11AE">
          <w:rPr>
            <w:rFonts w:ascii="Times New Roman" w:hAnsi="Times New Roman" w:cs="Times New Roman"/>
            <w:spacing w:val="-3"/>
          </w:rPr>
          <w:delText xml:space="preserve"> </w:delText>
        </w:r>
        <w:r w:rsidRPr="00537171" w:rsidDel="00CD11AE">
          <w:rPr>
            <w:rFonts w:ascii="Times New Roman" w:hAnsi="Times New Roman" w:cs="Times New Roman"/>
            <w:spacing w:val="-1"/>
          </w:rPr>
          <w:delText>cost</w:delText>
        </w:r>
        <w:r w:rsidRPr="00537171" w:rsidDel="00CD11AE">
          <w:rPr>
            <w:rFonts w:ascii="Times New Roman" w:hAnsi="Times New Roman" w:cs="Times New Roman"/>
            <w:spacing w:val="1"/>
          </w:rPr>
          <w:delText xml:space="preserve"> </w:delText>
        </w:r>
        <w:r w:rsidRPr="00537171" w:rsidDel="00CD11AE">
          <w:rPr>
            <w:rFonts w:ascii="Times New Roman" w:hAnsi="Times New Roman" w:cs="Times New Roman"/>
            <w:spacing w:val="-1"/>
          </w:rPr>
          <w:delText>calculated for</w:delText>
        </w:r>
        <w:r w:rsidRPr="00537171" w:rsidDel="00CD11AE">
          <w:rPr>
            <w:rFonts w:ascii="Times New Roman" w:hAnsi="Times New Roman" w:cs="Times New Roman"/>
          </w:rPr>
          <w:delText xml:space="preserve"> </w:delText>
        </w:r>
        <w:r w:rsidRPr="00537171" w:rsidDel="00CD11AE">
          <w:rPr>
            <w:rFonts w:ascii="Times New Roman" w:hAnsi="Times New Roman" w:cs="Times New Roman"/>
            <w:spacing w:val="-1"/>
          </w:rPr>
          <w:delText>data</w:delText>
        </w:r>
        <w:r w:rsidRPr="00537171" w:rsidDel="00CD11AE">
          <w:rPr>
            <w:rFonts w:ascii="Times New Roman" w:hAnsi="Times New Roman" w:cs="Times New Roman"/>
          </w:rPr>
          <w:delText xml:space="preserve"> </w:delText>
        </w:r>
        <w:r w:rsidRPr="00537171" w:rsidDel="00CD11AE">
          <w:rPr>
            <w:rFonts w:ascii="Times New Roman" w:hAnsi="Times New Roman" w:cs="Times New Roman"/>
            <w:spacing w:val="-1"/>
          </w:rPr>
          <w:delText>breaches</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spacing w:val="-1"/>
          </w:rPr>
          <w:delText xml:space="preserve">in </w:delText>
        </w:r>
        <w:r w:rsidRPr="00537171" w:rsidDel="00CD11AE">
          <w:rPr>
            <w:rFonts w:ascii="Times New Roman" w:hAnsi="Times New Roman" w:cs="Times New Roman"/>
            <w:spacing w:val="-2"/>
          </w:rPr>
          <w:delText>the</w:delText>
        </w:r>
        <w:r w:rsidRPr="00537171" w:rsidDel="00CD11AE">
          <w:rPr>
            <w:rFonts w:ascii="Times New Roman" w:hAnsi="Times New Roman" w:cs="Times New Roman"/>
            <w:spacing w:val="1"/>
          </w:rPr>
          <w:delText xml:space="preserve"> </w:delText>
        </w:r>
        <w:r w:rsidR="00682B15" w:rsidDel="00CD11AE">
          <w:rPr>
            <w:rFonts w:ascii="Times New Roman" w:hAnsi="Times New Roman" w:cs="Times New Roman"/>
            <w:spacing w:val="-1"/>
          </w:rPr>
          <w:delText>United States</w:delText>
        </w:r>
        <w:r w:rsidR="00682B15" w:rsidRPr="000F1E86" w:rsidDel="00CD11AE">
          <w:rPr>
            <w:rFonts w:ascii="Times New Roman" w:hAnsi="Times New Roman"/>
            <w:spacing w:val="-1"/>
          </w:rPr>
          <w:delText xml:space="preserve"> (</w:delText>
        </w:r>
        <w:r w:rsidRPr="00537171" w:rsidDel="00CD11AE">
          <w:rPr>
            <w:rFonts w:ascii="Times New Roman" w:hAnsi="Times New Roman" w:cs="Times New Roman"/>
            <w:spacing w:val="-1"/>
          </w:rPr>
          <w:delText>in</w:delText>
        </w:r>
        <w:r w:rsidR="00673781" w:rsidDel="00CD11AE">
          <w:rPr>
            <w:rFonts w:ascii="Times New Roman" w:hAnsi="Times New Roman" w:cs="Times New Roman"/>
            <w:spacing w:val="-1"/>
          </w:rPr>
          <w:delText>, for example,</w:delText>
        </w:r>
        <w:r w:rsidRPr="00537171" w:rsidDel="00CD11AE">
          <w:rPr>
            <w:rFonts w:ascii="Times New Roman" w:hAnsi="Times New Roman" w:cs="Times New Roman"/>
            <w:spacing w:val="-3"/>
          </w:rPr>
          <w:delText xml:space="preserve"> </w:delText>
        </w:r>
        <w:r w:rsidRPr="00537171" w:rsidDel="00CD11AE">
          <w:rPr>
            <w:rFonts w:ascii="Times New Roman" w:hAnsi="Times New Roman" w:cs="Times New Roman"/>
            <w:spacing w:val="-1"/>
          </w:rPr>
          <w:delText>the</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spacing w:val="-1"/>
          </w:rPr>
          <w:delText>most</w:delText>
        </w:r>
        <w:r w:rsidRPr="00537171" w:rsidDel="00CD11AE">
          <w:rPr>
            <w:rFonts w:ascii="Times New Roman" w:hAnsi="Times New Roman" w:cs="Times New Roman"/>
            <w:spacing w:val="1"/>
          </w:rPr>
          <w:delText xml:space="preserve"> </w:delText>
        </w:r>
        <w:r w:rsidRPr="00537171" w:rsidDel="00CD11AE">
          <w:rPr>
            <w:rFonts w:ascii="Times New Roman" w:hAnsi="Times New Roman" w:cs="Times New Roman"/>
            <w:spacing w:val="-2"/>
          </w:rPr>
          <w:delText xml:space="preserve">recent </w:delText>
        </w:r>
        <w:r w:rsidRPr="00537171" w:rsidDel="00CD11AE">
          <w:rPr>
            <w:rFonts w:ascii="Times New Roman" w:hAnsi="Times New Roman" w:cs="Times New Roman"/>
            <w:spacing w:val="-1"/>
          </w:rPr>
          <w:delText>Cost</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rPr>
          <w:delText>of</w:delText>
        </w:r>
        <w:r w:rsidRPr="00537171" w:rsidDel="00CD11AE">
          <w:rPr>
            <w:rFonts w:ascii="Times New Roman" w:hAnsi="Times New Roman" w:cs="Times New Roman"/>
            <w:spacing w:val="-3"/>
          </w:rPr>
          <w:delText xml:space="preserve"> </w:delText>
        </w:r>
        <w:r w:rsidRPr="00537171" w:rsidDel="00CD11AE">
          <w:rPr>
            <w:rFonts w:ascii="Times New Roman" w:hAnsi="Times New Roman" w:cs="Times New Roman"/>
            <w:spacing w:val="-1"/>
          </w:rPr>
          <w:delText>Data</w:delText>
        </w:r>
        <w:r w:rsidRPr="00537171" w:rsidDel="00CD11AE">
          <w:rPr>
            <w:rFonts w:ascii="Times New Roman" w:hAnsi="Times New Roman" w:cs="Times New Roman"/>
          </w:rPr>
          <w:delText xml:space="preserve"> </w:delText>
        </w:r>
        <w:r w:rsidR="007D39FE" w:rsidDel="00CD11AE">
          <w:rPr>
            <w:rFonts w:ascii="Times New Roman" w:hAnsi="Times New Roman" w:cs="Times New Roman"/>
            <w:spacing w:val="-1"/>
          </w:rPr>
          <w:delText xml:space="preserve">Breach Study: Global </w:delText>
        </w:r>
        <w:r w:rsidRPr="00537171" w:rsidDel="00CD11AE">
          <w:rPr>
            <w:rFonts w:ascii="Times New Roman" w:hAnsi="Times New Roman" w:cs="Times New Roman"/>
            <w:spacing w:val="-1"/>
          </w:rPr>
          <w:delText>Analysis</w:delText>
        </w:r>
        <w:r w:rsidRPr="00537171" w:rsidDel="00CD11AE">
          <w:rPr>
            <w:rFonts w:ascii="Times New Roman" w:hAnsi="Times New Roman" w:cs="Times New Roman"/>
          </w:rPr>
          <w:delText xml:space="preserve"> </w:delText>
        </w:r>
        <w:r w:rsidRPr="00537171" w:rsidDel="00CD11AE">
          <w:rPr>
            <w:rFonts w:ascii="Times New Roman" w:hAnsi="Times New Roman" w:cs="Times New Roman"/>
            <w:spacing w:val="-1"/>
          </w:rPr>
          <w:delText>published by</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spacing w:val="-1"/>
          </w:rPr>
          <w:delText>the</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spacing w:val="-1"/>
          </w:rPr>
          <w:delText>Ponemon Institute</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spacing w:val="-1"/>
          </w:rPr>
          <w:delText>at</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spacing w:val="-1"/>
          </w:rPr>
          <w:delText>the</w:delText>
        </w:r>
        <w:r w:rsidRPr="00537171" w:rsidDel="00CD11AE">
          <w:rPr>
            <w:rFonts w:ascii="Times New Roman" w:hAnsi="Times New Roman" w:cs="Times New Roman"/>
            <w:spacing w:val="1"/>
          </w:rPr>
          <w:delText xml:space="preserve"> </w:delText>
        </w:r>
        <w:r w:rsidRPr="00537171" w:rsidDel="00CD11AE">
          <w:rPr>
            <w:rFonts w:ascii="Times New Roman" w:hAnsi="Times New Roman" w:cs="Times New Roman"/>
            <w:spacing w:val="-1"/>
          </w:rPr>
          <w:delText>time</w:delText>
        </w:r>
        <w:r w:rsidRPr="00537171" w:rsidDel="00CD11AE">
          <w:rPr>
            <w:rFonts w:ascii="Times New Roman" w:hAnsi="Times New Roman" w:cs="Times New Roman"/>
            <w:spacing w:val="-2"/>
          </w:rPr>
          <w:delText xml:space="preserve"> </w:delText>
        </w:r>
        <w:r w:rsidRPr="00537171" w:rsidDel="00CD11AE">
          <w:rPr>
            <w:rFonts w:ascii="Times New Roman" w:hAnsi="Times New Roman" w:cs="Times New Roman"/>
          </w:rPr>
          <w:delText>of</w:delText>
        </w:r>
        <w:r w:rsidRPr="00537171" w:rsidDel="00CD11AE">
          <w:rPr>
            <w:rFonts w:ascii="Times New Roman" w:hAnsi="Times New Roman" w:cs="Times New Roman"/>
            <w:spacing w:val="-3"/>
          </w:rPr>
          <w:delText xml:space="preserve"> </w:delText>
        </w:r>
        <w:r w:rsidRPr="00537171" w:rsidDel="00CD11AE">
          <w:rPr>
            <w:rFonts w:ascii="Times New Roman" w:hAnsi="Times New Roman" w:cs="Times New Roman"/>
            <w:spacing w:val="-1"/>
          </w:rPr>
          <w:delText>the</w:delText>
        </w:r>
        <w:r w:rsidRPr="00537171" w:rsidDel="00CD11AE">
          <w:rPr>
            <w:rFonts w:ascii="Times New Roman" w:hAnsi="Times New Roman" w:cs="Times New Roman"/>
            <w:spacing w:val="1"/>
          </w:rPr>
          <w:delText xml:space="preserve"> </w:delText>
        </w:r>
        <w:r w:rsidR="00636D6C" w:rsidRPr="00537171" w:rsidDel="00CD11AE">
          <w:rPr>
            <w:rFonts w:ascii="Times New Roman" w:hAnsi="Times New Roman" w:cs="Times New Roman"/>
            <w:spacing w:val="-1"/>
          </w:rPr>
          <w:delText>D</w:delText>
        </w:r>
        <w:r w:rsidRPr="00537171" w:rsidDel="00CD11AE">
          <w:rPr>
            <w:rFonts w:ascii="Times New Roman" w:hAnsi="Times New Roman" w:cs="Times New Roman"/>
            <w:spacing w:val="-1"/>
          </w:rPr>
          <w:delText>ata</w:delText>
        </w:r>
        <w:r w:rsidRPr="00537171" w:rsidDel="00CD11AE">
          <w:rPr>
            <w:rFonts w:ascii="Times New Roman" w:hAnsi="Times New Roman" w:cs="Times New Roman"/>
            <w:spacing w:val="-3"/>
          </w:rPr>
          <w:delText xml:space="preserve"> </w:delText>
        </w:r>
        <w:r w:rsidR="00636D6C" w:rsidRPr="00537171" w:rsidDel="00CD11AE">
          <w:rPr>
            <w:rFonts w:ascii="Times New Roman" w:hAnsi="Times New Roman" w:cs="Times New Roman"/>
            <w:spacing w:val="-1"/>
          </w:rPr>
          <w:delText>B</w:delText>
        </w:r>
        <w:r w:rsidRPr="00537171" w:rsidDel="00CD11AE">
          <w:rPr>
            <w:rFonts w:ascii="Times New Roman" w:hAnsi="Times New Roman" w:cs="Times New Roman"/>
            <w:spacing w:val="-1"/>
          </w:rPr>
          <w:delText>reach</w:delText>
        </w:r>
        <w:r w:rsidR="00673781" w:rsidDel="00CD11AE">
          <w:rPr>
            <w:rFonts w:ascii="Times New Roman" w:hAnsi="Times New Roman" w:cs="Times New Roman"/>
            <w:spacing w:val="-1"/>
          </w:rPr>
          <w:delText>)</w:delText>
        </w:r>
      </w:del>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proofErr w:type="gramStart"/>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Default="00E8244D" w:rsidP="00ED1A42">
      <w:pPr>
        <w:pStyle w:val="BodyText"/>
        <w:tabs>
          <w:tab w:val="left" w:pos="341"/>
        </w:tabs>
        <w:spacing w:before="196" w:after="120" w:line="276" w:lineRule="auto"/>
        <w:ind w:left="119" w:right="139"/>
        <w:rPr>
          <w:ins w:id="1" w:author="Autho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216CE54E" w14:textId="2EC917F8" w:rsidR="0052758E" w:rsidRPr="00EF467D" w:rsidRDefault="00D9365D" w:rsidP="00ED1A42">
      <w:pPr>
        <w:pStyle w:val="BodyText"/>
        <w:tabs>
          <w:tab w:val="left" w:pos="341"/>
        </w:tabs>
        <w:spacing w:before="196" w:after="120" w:line="276" w:lineRule="auto"/>
        <w:ind w:left="119" w:right="139"/>
        <w:rPr>
          <w:rFonts w:ascii="Times New Roman" w:hAnsi="Times New Roman" w:cs="Times New Roman"/>
          <w:spacing w:val="-1"/>
        </w:rPr>
      </w:pPr>
      <w:ins w:id="2" w:author="Author">
        <w:r w:rsidRPr="00EF467D">
          <w:rPr>
            <w:rFonts w:ascii="Times New Roman" w:hAnsi="Times New Roman" w:cs="Times New Roman"/>
            <w:spacing w:val="-1"/>
          </w:rPr>
          <w:t xml:space="preserve">Notwithstanding anything to contrary, Contractor will have at least 15 business days to review potential findings and provide additional clarifications, correct inaccurate </w:t>
        </w:r>
        <w:proofErr w:type="gramStart"/>
        <w:r w:rsidRPr="00EF467D">
          <w:rPr>
            <w:rFonts w:ascii="Times New Roman" w:hAnsi="Times New Roman" w:cs="Times New Roman"/>
            <w:spacing w:val="-1"/>
          </w:rPr>
          <w:t>information</w:t>
        </w:r>
        <w:proofErr w:type="gramEnd"/>
        <w:r w:rsidRPr="00EF467D">
          <w:rPr>
            <w:rFonts w:ascii="Times New Roman" w:hAnsi="Times New Roman" w:cs="Times New Roman"/>
            <w:spacing w:val="-1"/>
          </w:rPr>
          <w:t xml:space="preserve"> and refute false positives in the security assessment report, and under no circumstances will vulnerability scans or controlled penetration tests be conducted on production environments.</w:t>
        </w:r>
      </w:ins>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w:t>
      </w:r>
      <w:r w:rsidR="00595CD4" w:rsidRPr="00537171">
        <w:rPr>
          <w:rFonts w:ascii="Times New Roman" w:hAnsi="Times New Roman" w:cs="Times New Roman"/>
          <w:spacing w:val="-1"/>
        </w:rPr>
        <w:lastRenderedPageBreak/>
        <w:t xml:space="preserve">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lastRenderedPageBreak/>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xml:space="preserve">: The clauses in this Exhibit have not been altered, modified, changed, or deleted in any way except for the following clauses which are named </w:t>
      </w:r>
      <w:proofErr w:type="gramStart"/>
      <w:r>
        <w:rPr>
          <w:rFonts w:ascii="Times New Roman" w:hAnsi="Times New Roman" w:cs="Times New Roman"/>
        </w:rPr>
        <w:t>below:_</w:t>
      </w:r>
      <w:proofErr w:type="gramEnd"/>
      <w:r>
        <w:rPr>
          <w:rFonts w:ascii="Times New Roman" w:hAnsi="Times New Roman" w:cs="Times New Roman"/>
        </w:rPr>
        <w:t>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44221" w14:textId="77777777" w:rsidR="00880C2F" w:rsidRDefault="00880C2F">
      <w:r>
        <w:separator/>
      </w:r>
    </w:p>
  </w:endnote>
  <w:endnote w:type="continuationSeparator" w:id="0">
    <w:p w14:paraId="33D914F4" w14:textId="77777777" w:rsidR="00880C2F" w:rsidRDefault="00880C2F">
      <w:r>
        <w:continuationSeparator/>
      </w:r>
    </w:p>
  </w:endnote>
  <w:endnote w:type="continuationNotice" w:id="1">
    <w:p w14:paraId="34A211C6" w14:textId="77777777" w:rsidR="00880C2F" w:rsidRDefault="00880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proofErr w:type="gramStart"/>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3055C" w14:textId="77777777" w:rsidR="00880C2F" w:rsidRDefault="00880C2F">
      <w:r>
        <w:separator/>
      </w:r>
    </w:p>
  </w:footnote>
  <w:footnote w:type="continuationSeparator" w:id="0">
    <w:p w14:paraId="5899D463" w14:textId="77777777" w:rsidR="00880C2F" w:rsidRDefault="00880C2F">
      <w:r>
        <w:continuationSeparator/>
      </w:r>
    </w:p>
  </w:footnote>
  <w:footnote w:type="continuationNotice" w:id="1">
    <w:p w14:paraId="6159D6A8" w14:textId="77777777" w:rsidR="00880C2F" w:rsidRDefault="00880C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894770" w:rsidRDefault="000C2602">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104768286">
    <w:abstractNumId w:val="27"/>
  </w:num>
  <w:num w:numId="2" w16cid:durableId="418328360">
    <w:abstractNumId w:val="35"/>
  </w:num>
  <w:num w:numId="3" w16cid:durableId="1583371294">
    <w:abstractNumId w:val="39"/>
  </w:num>
  <w:num w:numId="4" w16cid:durableId="1773479014">
    <w:abstractNumId w:val="2"/>
  </w:num>
  <w:num w:numId="5" w16cid:durableId="1011104302">
    <w:abstractNumId w:val="10"/>
  </w:num>
  <w:num w:numId="6" w16cid:durableId="461846764">
    <w:abstractNumId w:val="0"/>
  </w:num>
  <w:num w:numId="7" w16cid:durableId="2113234596">
    <w:abstractNumId w:val="28"/>
  </w:num>
  <w:num w:numId="8" w16cid:durableId="946501662">
    <w:abstractNumId w:val="3"/>
  </w:num>
  <w:num w:numId="9" w16cid:durableId="789128152">
    <w:abstractNumId w:val="33"/>
  </w:num>
  <w:num w:numId="10" w16cid:durableId="395398794">
    <w:abstractNumId w:val="43"/>
  </w:num>
  <w:num w:numId="11" w16cid:durableId="1456604032">
    <w:abstractNumId w:val="25"/>
  </w:num>
  <w:num w:numId="12" w16cid:durableId="1287547776">
    <w:abstractNumId w:val="16"/>
  </w:num>
  <w:num w:numId="13" w16cid:durableId="648364911">
    <w:abstractNumId w:val="5"/>
  </w:num>
  <w:num w:numId="14" w16cid:durableId="1826819895">
    <w:abstractNumId w:val="41"/>
  </w:num>
  <w:num w:numId="15" w16cid:durableId="1216507001">
    <w:abstractNumId w:val="13"/>
  </w:num>
  <w:num w:numId="16" w16cid:durableId="992174480">
    <w:abstractNumId w:val="44"/>
  </w:num>
  <w:num w:numId="17" w16cid:durableId="1010789294">
    <w:abstractNumId w:val="14"/>
  </w:num>
  <w:num w:numId="18" w16cid:durableId="1027369455">
    <w:abstractNumId w:val="36"/>
  </w:num>
  <w:num w:numId="19" w16cid:durableId="1758667940">
    <w:abstractNumId w:val="34"/>
  </w:num>
  <w:num w:numId="20" w16cid:durableId="1806503305">
    <w:abstractNumId w:val="11"/>
  </w:num>
  <w:num w:numId="21" w16cid:durableId="819535941">
    <w:abstractNumId w:val="8"/>
  </w:num>
  <w:num w:numId="22" w16cid:durableId="2077317165">
    <w:abstractNumId w:val="29"/>
  </w:num>
  <w:num w:numId="23" w16cid:durableId="1875538534">
    <w:abstractNumId w:val="37"/>
  </w:num>
  <w:num w:numId="24" w16cid:durableId="727337154">
    <w:abstractNumId w:val="20"/>
  </w:num>
  <w:num w:numId="25" w16cid:durableId="1144588917">
    <w:abstractNumId w:val="12"/>
  </w:num>
  <w:num w:numId="26" w16cid:durableId="1798840392">
    <w:abstractNumId w:val="42"/>
  </w:num>
  <w:num w:numId="27" w16cid:durableId="1253969948">
    <w:abstractNumId w:val="21"/>
  </w:num>
  <w:num w:numId="28" w16cid:durableId="829448550">
    <w:abstractNumId w:val="30"/>
  </w:num>
  <w:num w:numId="29" w16cid:durableId="1602759620">
    <w:abstractNumId w:val="6"/>
  </w:num>
  <w:num w:numId="30" w16cid:durableId="1230267988">
    <w:abstractNumId w:val="4"/>
  </w:num>
  <w:num w:numId="31" w16cid:durableId="753477423">
    <w:abstractNumId w:val="24"/>
  </w:num>
  <w:num w:numId="32" w16cid:durableId="274990595">
    <w:abstractNumId w:val="18"/>
  </w:num>
  <w:num w:numId="33" w16cid:durableId="1025014306">
    <w:abstractNumId w:val="26"/>
  </w:num>
  <w:num w:numId="34" w16cid:durableId="15810101">
    <w:abstractNumId w:val="38"/>
  </w:num>
  <w:num w:numId="35" w16cid:durableId="461195822">
    <w:abstractNumId w:val="32"/>
  </w:num>
  <w:num w:numId="36" w16cid:durableId="1083648265">
    <w:abstractNumId w:val="17"/>
  </w:num>
  <w:num w:numId="37" w16cid:durableId="30811123">
    <w:abstractNumId w:val="19"/>
  </w:num>
  <w:num w:numId="38" w16cid:durableId="1463109921">
    <w:abstractNumId w:val="1"/>
  </w:num>
  <w:num w:numId="39" w16cid:durableId="1099180206">
    <w:abstractNumId w:val="31"/>
  </w:num>
  <w:num w:numId="40" w16cid:durableId="191260882">
    <w:abstractNumId w:val="15"/>
  </w:num>
  <w:num w:numId="41" w16cid:durableId="950090080">
    <w:abstractNumId w:val="7"/>
  </w:num>
  <w:num w:numId="42" w16cid:durableId="976107812">
    <w:abstractNumId w:val="40"/>
  </w:num>
  <w:num w:numId="43" w16cid:durableId="1980302544">
    <w:abstractNumId w:val="9"/>
  </w:num>
  <w:num w:numId="44" w16cid:durableId="586573058">
    <w:abstractNumId w:val="23"/>
  </w:num>
  <w:num w:numId="45" w16cid:durableId="10617105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2C5A"/>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C7D2E"/>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3FBE"/>
    <w:rsid w:val="004B5674"/>
    <w:rsid w:val="004D3785"/>
    <w:rsid w:val="004E433A"/>
    <w:rsid w:val="004E7FB6"/>
    <w:rsid w:val="00503412"/>
    <w:rsid w:val="00520AD9"/>
    <w:rsid w:val="005274C0"/>
    <w:rsid w:val="0052758E"/>
    <w:rsid w:val="005329AE"/>
    <w:rsid w:val="00537171"/>
    <w:rsid w:val="005438D4"/>
    <w:rsid w:val="00543954"/>
    <w:rsid w:val="0056089C"/>
    <w:rsid w:val="00562713"/>
    <w:rsid w:val="00577A85"/>
    <w:rsid w:val="00581BA1"/>
    <w:rsid w:val="0059173F"/>
    <w:rsid w:val="00591741"/>
    <w:rsid w:val="00595CD4"/>
    <w:rsid w:val="005B655B"/>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B1D15"/>
    <w:rsid w:val="006C1AA9"/>
    <w:rsid w:val="006C3212"/>
    <w:rsid w:val="006D3714"/>
    <w:rsid w:val="006F1EC4"/>
    <w:rsid w:val="00712EC3"/>
    <w:rsid w:val="0071493F"/>
    <w:rsid w:val="00722FDE"/>
    <w:rsid w:val="0072373B"/>
    <w:rsid w:val="007260FE"/>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80C2F"/>
    <w:rsid w:val="00894770"/>
    <w:rsid w:val="008A3280"/>
    <w:rsid w:val="008B3F60"/>
    <w:rsid w:val="008C344E"/>
    <w:rsid w:val="008D72FA"/>
    <w:rsid w:val="008E51E0"/>
    <w:rsid w:val="008F6CA4"/>
    <w:rsid w:val="00923313"/>
    <w:rsid w:val="00926567"/>
    <w:rsid w:val="00933C74"/>
    <w:rsid w:val="00944191"/>
    <w:rsid w:val="00946915"/>
    <w:rsid w:val="009551BB"/>
    <w:rsid w:val="00991AFB"/>
    <w:rsid w:val="00996D55"/>
    <w:rsid w:val="00996E1B"/>
    <w:rsid w:val="009A1F49"/>
    <w:rsid w:val="009B4A54"/>
    <w:rsid w:val="009D3190"/>
    <w:rsid w:val="009F35B9"/>
    <w:rsid w:val="00A04A80"/>
    <w:rsid w:val="00A12F72"/>
    <w:rsid w:val="00A1312B"/>
    <w:rsid w:val="00A4041F"/>
    <w:rsid w:val="00A47CD9"/>
    <w:rsid w:val="00A5166E"/>
    <w:rsid w:val="00A535CC"/>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D11AE"/>
    <w:rsid w:val="00CE3608"/>
    <w:rsid w:val="00CE6807"/>
    <w:rsid w:val="00CF6578"/>
    <w:rsid w:val="00D0206F"/>
    <w:rsid w:val="00D03DBB"/>
    <w:rsid w:val="00D06E76"/>
    <w:rsid w:val="00D161BA"/>
    <w:rsid w:val="00D21CCD"/>
    <w:rsid w:val="00D402D4"/>
    <w:rsid w:val="00D40B2A"/>
    <w:rsid w:val="00D44338"/>
    <w:rsid w:val="00D44A16"/>
    <w:rsid w:val="00D44C92"/>
    <w:rsid w:val="00D476F9"/>
    <w:rsid w:val="00D85949"/>
    <w:rsid w:val="00D90244"/>
    <w:rsid w:val="00D9028B"/>
    <w:rsid w:val="00D9365D"/>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EF467D"/>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6303bb-8168-4820-821d-6f3b56902712" xsi:nil="true"/>
    <lcf76f155ced4ddcb4097134ff3c332f xmlns="28237d16-543b-4e4c-a747-680f3d191d1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5EB273E788D942BDBEC711BBFB2B54" ma:contentTypeVersion="12" ma:contentTypeDescription="Create a new document." ma:contentTypeScope="" ma:versionID="cfda7f3f3aa46f337de3ad1f72a96072">
  <xsd:schema xmlns:xsd="http://www.w3.org/2001/XMLSchema" xmlns:xs="http://www.w3.org/2001/XMLSchema" xmlns:p="http://schemas.microsoft.com/office/2006/metadata/properties" xmlns:ns2="28237d16-543b-4e4c-a747-680f3d191d1b" xmlns:ns3="e66303bb-8168-4820-821d-6f3b56902712" targetNamespace="http://schemas.microsoft.com/office/2006/metadata/properties" ma:root="true" ma:fieldsID="49d490664c48227057825e7b52fd55c9" ns2:_="" ns3:_="">
    <xsd:import namespace="28237d16-543b-4e4c-a747-680f3d191d1b"/>
    <xsd:import namespace="e66303bb-8168-4820-821d-6f3b56902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37d16-543b-4e4c-a747-680f3d191d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2ba981b-a7d8-40e2-97c9-302b9a05d7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6303bb-8168-4820-821d-6f3b5690271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e8612b0-805d-46b0-9198-3cb4d8e9de7a}" ma:internalName="TaxCatchAll" ma:showField="CatchAllData" ma:web="e66303bb-8168-4820-821d-6f3b569027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B68E2E-6335-4E7F-8324-9E285C19B899}">
  <ds:schemaRefs>
    <ds:schemaRef ds:uri="http://schemas.microsoft.com/office/2006/documentManagement/types"/>
    <ds:schemaRef ds:uri="e66303bb-8168-4820-821d-6f3b56902712"/>
    <ds:schemaRef ds:uri="http://www.w3.org/XML/1998/namespace"/>
    <ds:schemaRef ds:uri="http://purl.org/dc/dcmitype/"/>
    <ds:schemaRef ds:uri="28237d16-543b-4e4c-a747-680f3d191d1b"/>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3B73C55-C607-4909-A9C3-338D12363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37d16-543b-4e4c-a747-680f3d191d1b"/>
    <ds:schemaRef ds:uri="e66303bb-8168-4820-821d-6f3b56902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DBE68B-1FB2-4F8E-9ADB-2910CC636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3344</Words>
  <Characters>19062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2023-08-11T17:12:00Z</dcterms:created>
  <dcterms:modified xsi:type="dcterms:W3CDTF">2023-08-23T15:06:00Z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0x010100795EB273E788D942BDBEC711BBFB2B54</vt:lpwstr>
  </property>
  <property fmtid="{D5CDD505-2E9C-101B-9397-08002B2CF9AE}" pid="3" name="Order">
    <vt:r8>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_ColorTag">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